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E0F" w:rsidRDefault="00A24E0F" w:rsidP="00201C76">
      <w:pPr>
        <w:rPr>
          <w:ins w:id="0" w:author="Author"/>
          <w:rFonts w:ascii="Times New Roman" w:hAnsi="Times New Roman" w:cs="Times New Roman"/>
          <w:b/>
          <w:bCs/>
          <w:sz w:val="20"/>
          <w:szCs w:val="20"/>
        </w:rPr>
      </w:pPr>
      <w:bookmarkStart w:id="1" w:name="RANGE!A2:C48"/>
      <w:bookmarkStart w:id="2" w:name="_GoBack"/>
      <w:bookmarkEnd w:id="2"/>
      <w:ins w:id="3" w:author="Author">
        <w:r w:rsidRPr="00A24E0F">
          <w:rPr>
            <w:rFonts w:ascii="Times New Roman" w:hAnsi="Times New Roman" w:cs="Times New Roman"/>
            <w:b/>
            <w:bCs/>
            <w:sz w:val="20"/>
            <w:szCs w:val="20"/>
          </w:rPr>
          <w:t>Annex II</w:t>
        </w:r>
        <w:r w:rsidR="0030127A">
          <w:rPr>
            <w:rFonts w:ascii="Times New Roman" w:hAnsi="Times New Roman" w:cs="Times New Roman"/>
            <w:b/>
            <w:bCs/>
            <w:sz w:val="20"/>
            <w:szCs w:val="20"/>
          </w:rPr>
          <w:t>I</w:t>
        </w:r>
      </w:ins>
    </w:p>
    <w:p w:rsidR="00201C76" w:rsidRPr="006C4E9D" w:rsidRDefault="00C662C8" w:rsidP="00201C76">
      <w:pPr>
        <w:rPr>
          <w:rFonts w:ascii="Times New Roman" w:hAnsi="Times New Roman" w:cs="Times New Roman"/>
          <w:sz w:val="20"/>
          <w:szCs w:val="20"/>
        </w:rPr>
      </w:pPr>
      <w:r w:rsidRPr="00F469DE">
        <w:rPr>
          <w:rFonts w:ascii="Times New Roman" w:hAnsi="Times New Roman" w:cs="Times New Roman"/>
          <w:b/>
          <w:bCs/>
          <w:sz w:val="20"/>
          <w:szCs w:val="20"/>
        </w:rPr>
        <w:t>S.03.</w:t>
      </w:r>
      <w:r w:rsidR="00D71312" w:rsidRPr="00F469DE">
        <w:rPr>
          <w:rFonts w:ascii="Times New Roman" w:hAnsi="Times New Roman" w:cs="Times New Roman"/>
          <w:b/>
          <w:bCs/>
          <w:sz w:val="20"/>
          <w:szCs w:val="20"/>
        </w:rPr>
        <w:t>03</w:t>
      </w:r>
      <w:bookmarkEnd w:id="1"/>
      <w:r w:rsidRPr="00F469D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71312" w:rsidRPr="00F469DE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Pr="00F469DE">
        <w:rPr>
          <w:rFonts w:ascii="Times New Roman" w:hAnsi="Times New Roman" w:cs="Times New Roman"/>
          <w:b/>
          <w:bCs/>
          <w:sz w:val="20"/>
          <w:szCs w:val="20"/>
        </w:rPr>
        <w:t xml:space="preserve"> Off</w:t>
      </w:r>
      <w:r w:rsidR="00D71312" w:rsidRPr="00F469DE">
        <w:rPr>
          <w:rFonts w:ascii="Times New Roman" w:hAnsi="Times New Roman" w:cs="Times New Roman"/>
          <w:b/>
          <w:bCs/>
          <w:sz w:val="20"/>
          <w:szCs w:val="20"/>
        </w:rPr>
        <w:t>-b</w:t>
      </w:r>
      <w:r w:rsidRPr="00F469DE">
        <w:rPr>
          <w:rFonts w:ascii="Times New Roman" w:hAnsi="Times New Roman" w:cs="Times New Roman"/>
          <w:b/>
          <w:bCs/>
          <w:sz w:val="20"/>
          <w:szCs w:val="20"/>
        </w:rPr>
        <w:t>alance-sheet items</w:t>
      </w:r>
      <w:r w:rsidR="002425D1" w:rsidRPr="00F469DE">
        <w:rPr>
          <w:rFonts w:ascii="Times New Roman" w:hAnsi="Times New Roman" w:cs="Times New Roman"/>
          <w:b/>
          <w:bCs/>
          <w:sz w:val="20"/>
          <w:szCs w:val="20"/>
        </w:rPr>
        <w:t xml:space="preserve"> - List of unlimited guarantees provided by the undertaking</w:t>
      </w:r>
      <w:r w:rsidR="00201C7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01C76" w:rsidRPr="0062030D">
        <w:rPr>
          <w:rFonts w:ascii="Times New Roman" w:hAnsi="Times New Roman" w:cs="Times New Roman"/>
          <w:b/>
          <w:bCs/>
          <w:sz w:val="20"/>
          <w:szCs w:val="20"/>
        </w:rPr>
        <w:t>(old BS-C1B)</w:t>
      </w:r>
    </w:p>
    <w:p w:rsidR="00E738D1" w:rsidRPr="00D70DB0" w:rsidRDefault="00E738D1" w:rsidP="004D12FE">
      <w:pPr>
        <w:jc w:val="both"/>
        <w:rPr>
          <w:rFonts w:ascii="Times New Roman" w:hAnsi="Times New Roman" w:cs="Times New Roman"/>
          <w:b/>
          <w:bCs/>
          <w:sz w:val="20"/>
          <w:szCs w:val="20"/>
          <w:rPrChange w:id="4" w:author="Author">
            <w:rPr>
              <w:rFonts w:ascii="Times New Roman" w:hAnsi="Times New Roman" w:cs="Times New Roman"/>
              <w:bCs/>
              <w:sz w:val="20"/>
              <w:szCs w:val="20"/>
            </w:rPr>
          </w:rPrChange>
        </w:rPr>
      </w:pPr>
      <w:r w:rsidRPr="00D70DB0">
        <w:rPr>
          <w:rFonts w:ascii="Times New Roman" w:hAnsi="Times New Roman" w:cs="Times New Roman"/>
          <w:b/>
          <w:bCs/>
          <w:sz w:val="20"/>
          <w:szCs w:val="20"/>
          <w:rPrChange w:id="5" w:author="Author">
            <w:rPr>
              <w:rFonts w:ascii="Times New Roman" w:hAnsi="Times New Roman" w:cs="Times New Roman"/>
              <w:bCs/>
              <w:sz w:val="20"/>
              <w:szCs w:val="20"/>
            </w:rPr>
          </w:rPrChange>
        </w:rPr>
        <w:t>General comment</w:t>
      </w:r>
      <w:r w:rsidR="00053BD1" w:rsidRPr="00D70DB0">
        <w:rPr>
          <w:rFonts w:ascii="Times New Roman" w:hAnsi="Times New Roman" w:cs="Times New Roman"/>
          <w:b/>
          <w:bCs/>
          <w:sz w:val="20"/>
          <w:szCs w:val="20"/>
          <w:rPrChange w:id="6" w:author="Author">
            <w:rPr>
              <w:rFonts w:ascii="Times New Roman" w:hAnsi="Times New Roman" w:cs="Times New Roman"/>
              <w:bCs/>
              <w:sz w:val="20"/>
              <w:szCs w:val="20"/>
            </w:rPr>
          </w:rPrChange>
        </w:rPr>
        <w:t>s</w:t>
      </w:r>
      <w:r w:rsidRPr="00D70DB0">
        <w:rPr>
          <w:rFonts w:ascii="Times New Roman" w:hAnsi="Times New Roman" w:cs="Times New Roman"/>
          <w:b/>
          <w:bCs/>
          <w:sz w:val="20"/>
          <w:szCs w:val="20"/>
          <w:rPrChange w:id="7" w:author="Author">
            <w:rPr>
              <w:rFonts w:ascii="Times New Roman" w:hAnsi="Times New Roman" w:cs="Times New Roman"/>
              <w:bCs/>
              <w:sz w:val="20"/>
              <w:szCs w:val="20"/>
            </w:rPr>
          </w:rPrChange>
        </w:rPr>
        <w:t>:</w:t>
      </w:r>
    </w:p>
    <w:p w:rsidR="00A36DA7" w:rsidRPr="00F469DE" w:rsidRDefault="00A36DA7" w:rsidP="004D12FE">
      <w:pPr>
        <w:jc w:val="both"/>
        <w:rPr>
          <w:rFonts w:ascii="Times New Roman" w:hAnsi="Times New Roman" w:cs="Times New Roman"/>
          <w:sz w:val="20"/>
          <w:szCs w:val="20"/>
        </w:rPr>
      </w:pPr>
      <w:r w:rsidRPr="00F469DE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A36DA7" w:rsidRPr="00044544" w:rsidRDefault="00A36DA7" w:rsidP="004D12F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469DE"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annual submission of information </w:t>
      </w:r>
      <w:r w:rsidR="00742393" w:rsidRPr="00044544">
        <w:rPr>
          <w:rFonts w:ascii="Times New Roman" w:hAnsi="Times New Roman" w:cs="Times New Roman"/>
          <w:sz w:val="20"/>
          <w:szCs w:val="20"/>
          <w:lang w:val="en-US"/>
        </w:rPr>
        <w:t>for groups</w:t>
      </w:r>
      <w:r w:rsidRPr="00F469DE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053BD1" w:rsidRPr="00F469DE" w:rsidRDefault="00053BD1" w:rsidP="004D12F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469DE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As regards the Solvency II value, the instructions define the items from a recognition perspective. Valuation principles are laid down in Directive 2009/138/EC, </w:t>
      </w:r>
      <w:ins w:id="8" w:author="Author">
        <w:r w:rsidR="00292CC9" w:rsidRPr="00D70DB0">
          <w:rPr>
            <w:rFonts w:ascii="Times New Roman" w:hAnsi="Times New Roman" w:cs="Times New Roman"/>
            <w:bCs/>
            <w:sz w:val="20"/>
            <w:szCs w:val="20"/>
            <w:rPrChange w:id="9" w:author="Author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rPrChange>
          </w:rPr>
          <w:t xml:space="preserve">Delegated Regulation </w:t>
        </w:r>
        <w:r w:rsidR="00D40F45">
          <w:rPr>
            <w:rFonts w:ascii="Times New Roman" w:hAnsi="Times New Roman" w:cs="Times New Roman"/>
            <w:bCs/>
            <w:sz w:val="20"/>
            <w:szCs w:val="20"/>
          </w:rPr>
          <w:t xml:space="preserve">(EU) </w:t>
        </w:r>
        <w:r w:rsidR="00292CC9" w:rsidRPr="00D70DB0">
          <w:rPr>
            <w:rFonts w:ascii="Times New Roman" w:hAnsi="Times New Roman" w:cs="Times New Roman"/>
            <w:bCs/>
            <w:sz w:val="20"/>
            <w:szCs w:val="20"/>
            <w:rPrChange w:id="10" w:author="Author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rPrChange>
          </w:rPr>
          <w:t>2015/35</w:t>
        </w:r>
      </w:ins>
      <w:del w:id="11" w:author="Author">
        <w:r w:rsidR="00A34005" w:rsidDel="00292CC9">
          <w:rPr>
            <w:rFonts w:ascii="Times New Roman" w:hAnsi="Times New Roman" w:cs="Times New Roman"/>
            <w:bCs/>
            <w:sz w:val="20"/>
            <w:szCs w:val="20"/>
            <w:lang w:val="en-US"/>
          </w:rPr>
          <w:delText>Implementing measures</w:delText>
        </w:r>
      </w:del>
      <w:r w:rsidRPr="00F469DE">
        <w:rPr>
          <w:rFonts w:ascii="Times New Roman" w:hAnsi="Times New Roman" w:cs="Times New Roman"/>
          <w:bCs/>
          <w:sz w:val="20"/>
          <w:szCs w:val="20"/>
          <w:lang w:val="en-US"/>
        </w:rPr>
        <w:t>, Solvency II Technical Standards and Guidelines.</w:t>
      </w:r>
    </w:p>
    <w:p w:rsidR="003477CF" w:rsidRPr="00F469DE" w:rsidRDefault="003477CF" w:rsidP="004D12FE">
      <w:pPr>
        <w:snapToGrid w:val="0"/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469DE">
        <w:rPr>
          <w:rFonts w:ascii="Times New Roman" w:hAnsi="Times New Roman" w:cs="Times New Roman"/>
          <w:sz w:val="20"/>
          <w:szCs w:val="20"/>
        </w:rPr>
        <w:t xml:space="preserve">Unlimited guarantees refer to </w:t>
      </w:r>
      <w:ins w:id="12" w:author="Author">
        <w:r w:rsidR="00A24E0F" w:rsidRPr="00A24E0F">
          <w:rPr>
            <w:rFonts w:ascii="Times New Roman" w:hAnsi="Times New Roman" w:cs="Times New Roman"/>
            <w:sz w:val="20"/>
            <w:szCs w:val="20"/>
          </w:rPr>
          <w:t>guarantees with</w:t>
        </w:r>
      </w:ins>
      <w:del w:id="13" w:author="Author">
        <w:r w:rsidRPr="00F469DE" w:rsidDel="00A24E0F">
          <w:rPr>
            <w:rFonts w:ascii="Times New Roman" w:hAnsi="Times New Roman" w:cs="Times New Roman"/>
            <w:sz w:val="20"/>
            <w:szCs w:val="20"/>
          </w:rPr>
          <w:delText>an</w:delText>
        </w:r>
      </w:del>
      <w:r w:rsidRPr="00F469DE">
        <w:rPr>
          <w:rFonts w:ascii="Times New Roman" w:hAnsi="Times New Roman" w:cs="Times New Roman"/>
          <w:sz w:val="20"/>
          <w:szCs w:val="20"/>
        </w:rPr>
        <w:t xml:space="preserve"> unlimited amount</w:t>
      </w:r>
      <w:ins w:id="14" w:author="Author">
        <w:r w:rsidR="00292CC9">
          <w:rPr>
            <w:rFonts w:ascii="Times New Roman" w:hAnsi="Times New Roman"/>
            <w:sz w:val="20"/>
            <w:szCs w:val="20"/>
          </w:rPr>
          <w:t>, regardless of the date being limited or</w:t>
        </w:r>
      </w:ins>
      <w:r w:rsidRPr="00F469DE">
        <w:rPr>
          <w:rFonts w:ascii="Times New Roman" w:hAnsi="Times New Roman" w:cs="Times New Roman"/>
          <w:sz w:val="20"/>
          <w:szCs w:val="20"/>
        </w:rPr>
        <w:t xml:space="preserve"> </w:t>
      </w:r>
      <w:del w:id="15" w:author="Author">
        <w:r w:rsidRPr="00F469DE" w:rsidDel="00292CC9">
          <w:rPr>
            <w:rFonts w:ascii="Times New Roman" w:hAnsi="Times New Roman" w:cs="Times New Roman"/>
            <w:sz w:val="20"/>
            <w:szCs w:val="20"/>
          </w:rPr>
          <w:delText xml:space="preserve">and not an </w:delText>
        </w:r>
      </w:del>
      <w:r w:rsidRPr="00F469DE">
        <w:rPr>
          <w:rFonts w:ascii="Times New Roman" w:hAnsi="Times New Roman" w:cs="Times New Roman"/>
          <w:sz w:val="20"/>
          <w:szCs w:val="20"/>
        </w:rPr>
        <w:t>unlimited</w:t>
      </w:r>
      <w:del w:id="16" w:author="Author">
        <w:r w:rsidRPr="00F469DE" w:rsidDel="00292CC9">
          <w:rPr>
            <w:rFonts w:ascii="Times New Roman" w:hAnsi="Times New Roman" w:cs="Times New Roman"/>
            <w:sz w:val="20"/>
            <w:szCs w:val="20"/>
          </w:rPr>
          <w:delText xml:space="preserve"> date</w:delText>
        </w:r>
      </w:del>
      <w:r w:rsidRPr="00F469DE">
        <w:rPr>
          <w:rFonts w:ascii="Times New Roman" w:hAnsi="Times New Roman" w:cs="Times New Roman"/>
          <w:sz w:val="20"/>
          <w:szCs w:val="20"/>
        </w:rPr>
        <w:t>.</w:t>
      </w:r>
    </w:p>
    <w:p w:rsidR="005E5382" w:rsidRPr="00F469DE" w:rsidRDefault="003477CF" w:rsidP="004D12F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469DE">
        <w:rPr>
          <w:rFonts w:ascii="Times New Roman" w:hAnsi="Times New Roman" w:cs="Times New Roman"/>
          <w:sz w:val="20"/>
          <w:szCs w:val="20"/>
          <w:lang w:val="en-US"/>
        </w:rPr>
        <w:t>The guarantees listed in this template are not reported in S.03.01</w:t>
      </w:r>
      <w:del w:id="17" w:author="Author">
        <w:r w:rsidRPr="00F469DE" w:rsidDel="00A24E0F">
          <w:rPr>
            <w:rFonts w:ascii="Times New Roman" w:hAnsi="Times New Roman" w:cs="Times New Roman"/>
            <w:sz w:val="20"/>
            <w:szCs w:val="20"/>
            <w:lang w:val="en-US"/>
          </w:rPr>
          <w:delText>.g</w:delText>
        </w:r>
      </w:del>
      <w:r w:rsidRPr="00F469DE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5E5382" w:rsidRPr="00F469DE">
        <w:rPr>
          <w:rFonts w:ascii="Times New Roman" w:hAnsi="Times New Roman" w:cs="Times New Roman"/>
          <w:sz w:val="20"/>
          <w:szCs w:val="20"/>
          <w:lang w:val="en-US"/>
        </w:rPr>
        <w:t>At group level, the template is applicable for all entities in the scope of group supervision - including other financial sectors and non-controlled participations - for method 1 (Accounting consolidation-based method), method 2 (Deduction and aggregation method) and a combination of methods 1 and 2.</w:t>
      </w:r>
    </w:p>
    <w:p w:rsidR="00E40BCB" w:rsidRPr="00F469DE" w:rsidRDefault="00E40BCB" w:rsidP="004D12F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E5382" w:rsidRPr="00F469DE" w:rsidRDefault="004A6CDB" w:rsidP="004D12FE">
      <w:pPr>
        <w:jc w:val="both"/>
        <w:rPr>
          <w:rFonts w:ascii="Times New Roman" w:hAnsi="Times New Roman" w:cs="Times New Roman"/>
          <w:sz w:val="20"/>
          <w:szCs w:val="20"/>
        </w:rPr>
      </w:pPr>
      <w:r w:rsidRPr="00F469DE">
        <w:rPr>
          <w:rFonts w:ascii="Times New Roman" w:hAnsi="Times New Roman" w:cs="Times New Roman"/>
          <w:sz w:val="20"/>
          <w:szCs w:val="20"/>
        </w:rPr>
        <w:t>Internal guarantees within the scope of the group are not reported in this template</w:t>
      </w:r>
      <w:r w:rsidR="00E55C26">
        <w:rPr>
          <w:rFonts w:ascii="Times New Roman" w:hAnsi="Times New Roman" w:cs="Times New Roman"/>
          <w:sz w:val="20"/>
          <w:szCs w:val="20"/>
        </w:rPr>
        <w:t xml:space="preserve"> but reported in </w:t>
      </w:r>
      <w:r w:rsidR="00214F23">
        <w:rPr>
          <w:rFonts w:ascii="Times New Roman" w:hAnsi="Times New Roman" w:cs="Times New Roman"/>
          <w:sz w:val="20"/>
          <w:szCs w:val="20"/>
        </w:rPr>
        <w:t xml:space="preserve">the relevant </w:t>
      </w:r>
      <w:r w:rsidR="007509FF">
        <w:rPr>
          <w:rFonts w:ascii="Times New Roman" w:hAnsi="Times New Roman" w:cs="Times New Roman"/>
          <w:sz w:val="20"/>
          <w:szCs w:val="20"/>
        </w:rPr>
        <w:t>Intra-group transactions (</w:t>
      </w:r>
      <w:r w:rsidR="00E55C26">
        <w:rPr>
          <w:rFonts w:ascii="Times New Roman" w:hAnsi="Times New Roman" w:cs="Times New Roman"/>
          <w:sz w:val="20"/>
          <w:szCs w:val="20"/>
        </w:rPr>
        <w:t>S.36</w:t>
      </w:r>
      <w:r w:rsidR="007509FF">
        <w:rPr>
          <w:rFonts w:ascii="Times New Roman" w:hAnsi="Times New Roman" w:cs="Times New Roman"/>
          <w:sz w:val="20"/>
          <w:szCs w:val="20"/>
        </w:rPr>
        <w:t>)</w:t>
      </w:r>
      <w:r w:rsidR="00214F23">
        <w:rPr>
          <w:rFonts w:ascii="Times New Roman" w:hAnsi="Times New Roman" w:cs="Times New Roman"/>
          <w:sz w:val="20"/>
          <w:szCs w:val="20"/>
        </w:rPr>
        <w:t xml:space="preserve"> template</w:t>
      </w:r>
      <w:r w:rsidR="001F2130">
        <w:rPr>
          <w:rFonts w:ascii="Times New Roman" w:hAnsi="Times New Roman" w:cs="Times New Roman"/>
          <w:sz w:val="20"/>
          <w:szCs w:val="20"/>
        </w:rPr>
        <w:t>.</w:t>
      </w:r>
      <w:r w:rsidR="0020594F" w:rsidRPr="00F469DE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2242"/>
        <w:gridCol w:w="6296"/>
      </w:tblGrid>
      <w:tr w:rsidR="00C662C8" w:rsidRPr="00044544" w:rsidTr="00F469DE">
        <w:tc>
          <w:tcPr>
            <w:tcW w:w="0" w:type="auto"/>
            <w:noWrap/>
            <w:hideMark/>
          </w:tcPr>
          <w:p w:rsidR="00C662C8" w:rsidRPr="00F469DE" w:rsidRDefault="00C662C8" w:rsidP="00F469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662C8" w:rsidRPr="00F469DE" w:rsidRDefault="00C662C8" w:rsidP="00F469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0" w:type="auto"/>
            <w:hideMark/>
          </w:tcPr>
          <w:p w:rsidR="00C662C8" w:rsidRPr="00F469DE" w:rsidRDefault="00C662C8" w:rsidP="00F469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C662C8" w:rsidRPr="00044544" w:rsidTr="00F469DE">
        <w:tc>
          <w:tcPr>
            <w:tcW w:w="0" w:type="auto"/>
            <w:hideMark/>
          </w:tcPr>
          <w:p w:rsidR="00C662C8" w:rsidRPr="00F469DE" w:rsidRDefault="00E738D1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9E6112" w:rsidRPr="00F469D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E6076C" w:rsidRPr="00F46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C662C8" w:rsidRPr="00F469DE" w:rsidRDefault="00C662C8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Code of guarantee</w:t>
            </w:r>
          </w:p>
        </w:tc>
        <w:tc>
          <w:tcPr>
            <w:tcW w:w="0" w:type="auto"/>
            <w:hideMark/>
          </w:tcPr>
          <w:p w:rsidR="00C662C8" w:rsidRPr="00F469DE" w:rsidRDefault="00C662C8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Code of guarantee provided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738D1" w:rsidRPr="00F469DE">
              <w:rPr>
                <w:rFonts w:ascii="Times New Roman" w:hAnsi="Times New Roman" w:cs="Times New Roman"/>
                <w:sz w:val="20"/>
                <w:szCs w:val="20"/>
              </w:rPr>
              <w:t xml:space="preserve">This number is attributed by the undertaking, must be unique and be consistent over time. It </w:t>
            </w:r>
            <w:r w:rsidR="00A36DA7" w:rsidRPr="00044544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E738D1" w:rsidRPr="00F469DE">
              <w:rPr>
                <w:rFonts w:ascii="Times New Roman" w:hAnsi="Times New Roman" w:cs="Times New Roman"/>
                <w:sz w:val="20"/>
                <w:szCs w:val="20"/>
              </w:rPr>
              <w:t xml:space="preserve"> not be reused for other guarantees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662C8" w:rsidRPr="00044544" w:rsidTr="00F469DE">
        <w:tc>
          <w:tcPr>
            <w:tcW w:w="0" w:type="auto"/>
            <w:hideMark/>
          </w:tcPr>
          <w:p w:rsidR="00C662C8" w:rsidRPr="00F469DE" w:rsidRDefault="009E6112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6076C" w:rsidRPr="00F46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38D1" w:rsidRPr="00F469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C662C8" w:rsidRPr="00F469DE" w:rsidRDefault="00C662C8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Name of receiver of guarantee</w:t>
            </w:r>
          </w:p>
        </w:tc>
        <w:tc>
          <w:tcPr>
            <w:tcW w:w="0" w:type="auto"/>
            <w:hideMark/>
          </w:tcPr>
          <w:p w:rsidR="00C662C8" w:rsidRPr="00F469DE" w:rsidRDefault="00E738D1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662C8" w:rsidRPr="00F469DE">
              <w:rPr>
                <w:rFonts w:ascii="Times New Roman" w:hAnsi="Times New Roman" w:cs="Times New Roman"/>
                <w:sz w:val="20"/>
                <w:szCs w:val="20"/>
              </w:rPr>
              <w:t>dentification of the name o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>f the receiver of the guarantee.</w:t>
            </w:r>
          </w:p>
        </w:tc>
      </w:tr>
      <w:tr w:rsidR="00044544" w:rsidRPr="00044544" w:rsidTr="00F469DE">
        <w:tc>
          <w:tcPr>
            <w:tcW w:w="0" w:type="auto"/>
          </w:tcPr>
          <w:p w:rsidR="00044544" w:rsidRPr="00F469DE" w:rsidDel="00F5010C" w:rsidRDefault="00044544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0" w:type="auto"/>
          </w:tcPr>
          <w:p w:rsidR="00044544" w:rsidRPr="00F469DE" w:rsidRDefault="00044544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Code of receiver of guarantee</w:t>
            </w:r>
          </w:p>
        </w:tc>
        <w:tc>
          <w:tcPr>
            <w:tcW w:w="0" w:type="auto"/>
          </w:tcPr>
          <w:p w:rsidR="00044544" w:rsidRPr="00F469DE" w:rsidRDefault="00044544" w:rsidP="00A24E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544">
              <w:rPr>
                <w:rFonts w:ascii="Times New Roman" w:hAnsi="Times New Roman" w:cs="Times New Roman"/>
                <w:sz w:val="20"/>
                <w:szCs w:val="20"/>
              </w:rPr>
              <w:t xml:space="preserve">Identification code of </w:t>
            </w:r>
            <w:del w:id="18" w:author="Author">
              <w:r w:rsidRPr="00044544" w:rsidDel="00A24E0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provider </w:delText>
              </w:r>
            </w:del>
            <w:ins w:id="19" w:author="Author">
              <w:r w:rsidR="00A24E0F">
                <w:rPr>
                  <w:rFonts w:ascii="Times New Roman" w:hAnsi="Times New Roman" w:cs="Times New Roman"/>
                  <w:sz w:val="20"/>
                  <w:szCs w:val="20"/>
                </w:rPr>
                <w:t>receiver of guarantee</w:t>
              </w:r>
              <w:r w:rsidR="00A24E0F" w:rsidRPr="00044544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Pr="00044544">
              <w:rPr>
                <w:rFonts w:ascii="Times New Roman" w:hAnsi="Times New Roman" w:cs="Times New Roman"/>
                <w:sz w:val="20"/>
                <w:szCs w:val="20"/>
              </w:rPr>
              <w:t>using the Legal Entity Identifier (LEI) if available.</w:t>
            </w:r>
            <w:r w:rsidRPr="0004454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44544">
              <w:rPr>
                <w:rFonts w:ascii="Times New Roman" w:hAnsi="Times New Roman" w:cs="Times New Roman"/>
                <w:sz w:val="20"/>
                <w:szCs w:val="20"/>
              </w:rPr>
              <w:br/>
              <w:t>If not available this item shall not be reported.</w:t>
            </w:r>
          </w:p>
        </w:tc>
      </w:tr>
      <w:tr w:rsidR="004D12FE" w:rsidRPr="004D12FE" w:rsidTr="00F469DE">
        <w:tc>
          <w:tcPr>
            <w:tcW w:w="0" w:type="auto"/>
          </w:tcPr>
          <w:p w:rsidR="00044544" w:rsidRPr="004D12FE" w:rsidDel="00F5010C" w:rsidRDefault="00044544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</w:p>
        </w:tc>
        <w:tc>
          <w:tcPr>
            <w:tcW w:w="0" w:type="auto"/>
          </w:tcPr>
          <w:p w:rsidR="00044544" w:rsidRPr="004D12FE" w:rsidRDefault="00044544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Type of code of receiver of guarantee</w:t>
            </w:r>
          </w:p>
        </w:tc>
        <w:tc>
          <w:tcPr>
            <w:tcW w:w="0" w:type="auto"/>
          </w:tcPr>
          <w:p w:rsidR="00044544" w:rsidRPr="004D12FE" w:rsidRDefault="00044544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Identification of the code used for the “Code of provider of guarantee” item. One of the options in the following closed list shall be used:</w:t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LEI </w:t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5012C" w:rsidRPr="004D12F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 - None</w:t>
            </w:r>
          </w:p>
        </w:tc>
      </w:tr>
      <w:tr w:rsidR="004D12FE" w:rsidRPr="004D12FE" w:rsidTr="00F469DE">
        <w:tc>
          <w:tcPr>
            <w:tcW w:w="0" w:type="auto"/>
            <w:hideMark/>
          </w:tcPr>
          <w:p w:rsidR="00C662C8" w:rsidRPr="004D12FE" w:rsidRDefault="00D241D1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6076C" w:rsidRPr="004D12F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C662C8" w:rsidRPr="004D12FE" w:rsidRDefault="00C662C8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Triggering event(s) of guarantee</w:t>
            </w:r>
          </w:p>
        </w:tc>
        <w:tc>
          <w:tcPr>
            <w:tcW w:w="0" w:type="auto"/>
            <w:hideMark/>
          </w:tcPr>
          <w:p w:rsidR="00C662C8" w:rsidRPr="004D12FE" w:rsidRDefault="00C662C8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List of triggering events. One of the options in the following closed list shall be used:</w:t>
            </w:r>
          </w:p>
          <w:p w:rsidR="00C662C8" w:rsidRPr="004D12FE" w:rsidRDefault="00A36DA7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Bankruptcy filing ISDA credit event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Downgrading by a rating agency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Fall of SCR below a threshold but higher than 100 %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>- Fall of MCR below a threshold but higher than 100 %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Breach of SCR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Breach of MCR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Non-payment of a contractual obligation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Fraud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Breach of contractual obligation linked with the disposal of assets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Breach of contractual obligation linked with the acquisition of assets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</w:p>
        </w:tc>
      </w:tr>
      <w:tr w:rsidR="0059599F" w:rsidRPr="00044544" w:rsidTr="00F469DE">
        <w:tc>
          <w:tcPr>
            <w:tcW w:w="0" w:type="auto"/>
          </w:tcPr>
          <w:p w:rsidR="0059599F" w:rsidRPr="00F469D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C0070</w:t>
            </w:r>
          </w:p>
        </w:tc>
        <w:tc>
          <w:tcPr>
            <w:tcW w:w="0" w:type="auto"/>
          </w:tcPr>
          <w:p w:rsidR="0059599F" w:rsidRPr="00F469D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Estimation of the maximum value of guarantee</w:t>
            </w:r>
          </w:p>
        </w:tc>
        <w:tc>
          <w:tcPr>
            <w:tcW w:w="0" w:type="auto"/>
          </w:tcPr>
          <w:p w:rsidR="0059599F" w:rsidRPr="00F469DE" w:rsidRDefault="0059599F" w:rsidP="00F469D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Sum of all possible cash flows if events triggering guarantees were all to happen in relation to guarantees provided by the undertaking to another party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9599F" w:rsidRPr="00044544" w:rsidTr="00F469DE">
        <w:tc>
          <w:tcPr>
            <w:tcW w:w="0" w:type="auto"/>
            <w:hideMark/>
          </w:tcPr>
          <w:p w:rsidR="0059599F" w:rsidRPr="00F469D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</w:tc>
        <w:tc>
          <w:tcPr>
            <w:tcW w:w="0" w:type="auto"/>
            <w:hideMark/>
          </w:tcPr>
          <w:p w:rsidR="0059599F" w:rsidRPr="00F469DE" w:rsidDel="00B125C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Specific triggering event(s) of guarantee</w:t>
            </w:r>
          </w:p>
        </w:tc>
        <w:tc>
          <w:tcPr>
            <w:tcW w:w="0" w:type="auto"/>
            <w:hideMark/>
          </w:tcPr>
          <w:p w:rsidR="0059599F" w:rsidRPr="00F469DE" w:rsidRDefault="0059599F" w:rsidP="00F469D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Description of the triggering event in case undertakings selected “</w:t>
            </w:r>
            <w:ins w:id="20" w:author="Author">
              <w:r w:rsidR="00A24E0F">
                <w:rPr>
                  <w:rFonts w:ascii="Times New Roman" w:hAnsi="Times New Roman" w:cs="Times New Roman"/>
                  <w:sz w:val="20"/>
                  <w:szCs w:val="20"/>
                </w:rPr>
                <w:t>0 -</w:t>
              </w:r>
              <w:r w:rsidR="00292CC9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Other” for item C00</w:t>
            </w:r>
            <w:r w:rsidR="00E36E9E" w:rsidRPr="00F46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0 “Triggering event(s) of guarantee”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9599F" w:rsidRPr="00D71312" w:rsidTr="00F469DE">
        <w:tc>
          <w:tcPr>
            <w:tcW w:w="0" w:type="auto"/>
            <w:hideMark/>
          </w:tcPr>
          <w:p w:rsidR="0059599F" w:rsidRPr="00F469D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</w:tc>
        <w:tc>
          <w:tcPr>
            <w:tcW w:w="0" w:type="auto"/>
            <w:hideMark/>
          </w:tcPr>
          <w:p w:rsidR="0059599F" w:rsidRPr="00F469D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Effective date of guarantee</w:t>
            </w:r>
          </w:p>
        </w:tc>
        <w:tc>
          <w:tcPr>
            <w:tcW w:w="0" w:type="auto"/>
            <w:hideMark/>
          </w:tcPr>
          <w:p w:rsidR="0059599F" w:rsidRPr="00F469DE" w:rsidRDefault="0059599F" w:rsidP="00F469D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Identify the ISO 8601 (yyyy-mm-dd) code of the date indicating the start of the guarantee being valid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C662C8" w:rsidRPr="00F469DE" w:rsidRDefault="00C662C8">
      <w:pPr>
        <w:rPr>
          <w:rFonts w:ascii="Times New Roman" w:hAnsi="Times New Roman" w:cs="Times New Roman"/>
          <w:sz w:val="20"/>
          <w:szCs w:val="20"/>
        </w:rPr>
      </w:pPr>
    </w:p>
    <w:sectPr w:rsidR="00C662C8" w:rsidRPr="00F469DE" w:rsidSect="0061247F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FA" w:rsidRDefault="00AA60FA" w:rsidP="000C2B79">
      <w:pPr>
        <w:spacing w:after="0" w:line="240" w:lineRule="auto"/>
      </w:pPr>
      <w:r>
        <w:separator/>
      </w:r>
    </w:p>
  </w:endnote>
  <w:endnote w:type="continuationSeparator" w:id="0">
    <w:p w:rsidR="00AA60FA" w:rsidRDefault="00AA60FA" w:rsidP="000C2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FA" w:rsidRDefault="00AA60FA" w:rsidP="000C2B79">
      <w:pPr>
        <w:spacing w:after="0" w:line="240" w:lineRule="auto"/>
      </w:pPr>
      <w:r>
        <w:separator/>
      </w:r>
    </w:p>
  </w:footnote>
  <w:footnote w:type="continuationSeparator" w:id="0">
    <w:p w:rsidR="00AA60FA" w:rsidRDefault="00AA60FA" w:rsidP="000C2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">
    <w:nsid w:val="68D329E9"/>
    <w:multiLevelType w:val="multilevel"/>
    <w:tmpl w:val="CF3CDE3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C662C8"/>
    <w:rsid w:val="00044544"/>
    <w:rsid w:val="00053BD1"/>
    <w:rsid w:val="000928F4"/>
    <w:rsid w:val="000B0226"/>
    <w:rsid w:val="000C2B79"/>
    <w:rsid w:val="000C3928"/>
    <w:rsid w:val="000D061E"/>
    <w:rsid w:val="000D63A0"/>
    <w:rsid w:val="001067B3"/>
    <w:rsid w:val="00152C34"/>
    <w:rsid w:val="001816BE"/>
    <w:rsid w:val="001C52D7"/>
    <w:rsid w:val="001F2130"/>
    <w:rsid w:val="00201C76"/>
    <w:rsid w:val="0020594F"/>
    <w:rsid w:val="00214F23"/>
    <w:rsid w:val="00233377"/>
    <w:rsid w:val="002425D1"/>
    <w:rsid w:val="00292CC9"/>
    <w:rsid w:val="002A766D"/>
    <w:rsid w:val="002F26E9"/>
    <w:rsid w:val="0030127A"/>
    <w:rsid w:val="00321B8E"/>
    <w:rsid w:val="003477CF"/>
    <w:rsid w:val="003A02AA"/>
    <w:rsid w:val="004022DB"/>
    <w:rsid w:val="00433F69"/>
    <w:rsid w:val="0045796C"/>
    <w:rsid w:val="0049467E"/>
    <w:rsid w:val="004A6CDB"/>
    <w:rsid w:val="004D12FE"/>
    <w:rsid w:val="0059599F"/>
    <w:rsid w:val="005A4404"/>
    <w:rsid w:val="005E345E"/>
    <w:rsid w:val="005E5382"/>
    <w:rsid w:val="0061247F"/>
    <w:rsid w:val="00617D80"/>
    <w:rsid w:val="00630289"/>
    <w:rsid w:val="006C7271"/>
    <w:rsid w:val="006F0C30"/>
    <w:rsid w:val="0070337C"/>
    <w:rsid w:val="00742393"/>
    <w:rsid w:val="007509FF"/>
    <w:rsid w:val="007758DA"/>
    <w:rsid w:val="007A15AF"/>
    <w:rsid w:val="007A2445"/>
    <w:rsid w:val="007F6224"/>
    <w:rsid w:val="00830819"/>
    <w:rsid w:val="00846465"/>
    <w:rsid w:val="008B4056"/>
    <w:rsid w:val="008F1B48"/>
    <w:rsid w:val="008F7543"/>
    <w:rsid w:val="00975C85"/>
    <w:rsid w:val="009A2756"/>
    <w:rsid w:val="009A6A5C"/>
    <w:rsid w:val="009E6112"/>
    <w:rsid w:val="00A03A7E"/>
    <w:rsid w:val="00A24E0F"/>
    <w:rsid w:val="00A34005"/>
    <w:rsid w:val="00A367C5"/>
    <w:rsid w:val="00A36DA7"/>
    <w:rsid w:val="00A41DAB"/>
    <w:rsid w:val="00AA60FA"/>
    <w:rsid w:val="00AB441C"/>
    <w:rsid w:val="00AC3B5F"/>
    <w:rsid w:val="00AD7038"/>
    <w:rsid w:val="00B10F5F"/>
    <w:rsid w:val="00B125CE"/>
    <w:rsid w:val="00B132D5"/>
    <w:rsid w:val="00B45155"/>
    <w:rsid w:val="00B5012C"/>
    <w:rsid w:val="00B75B2C"/>
    <w:rsid w:val="00BC232F"/>
    <w:rsid w:val="00BD4288"/>
    <w:rsid w:val="00BE5404"/>
    <w:rsid w:val="00BF19BE"/>
    <w:rsid w:val="00C52A82"/>
    <w:rsid w:val="00C544BA"/>
    <w:rsid w:val="00C6483E"/>
    <w:rsid w:val="00C662C8"/>
    <w:rsid w:val="00D0080A"/>
    <w:rsid w:val="00D15B6E"/>
    <w:rsid w:val="00D241D1"/>
    <w:rsid w:val="00D40F45"/>
    <w:rsid w:val="00D70DB0"/>
    <w:rsid w:val="00D71312"/>
    <w:rsid w:val="00D95BEF"/>
    <w:rsid w:val="00DF3ABA"/>
    <w:rsid w:val="00DF638F"/>
    <w:rsid w:val="00E120A2"/>
    <w:rsid w:val="00E36E9E"/>
    <w:rsid w:val="00E40BCB"/>
    <w:rsid w:val="00E55C26"/>
    <w:rsid w:val="00E6076C"/>
    <w:rsid w:val="00E633C0"/>
    <w:rsid w:val="00E738D1"/>
    <w:rsid w:val="00E9198D"/>
    <w:rsid w:val="00F06B7F"/>
    <w:rsid w:val="00F25AE3"/>
    <w:rsid w:val="00F469DE"/>
    <w:rsid w:val="00F6139A"/>
    <w:rsid w:val="00FB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662C8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C66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6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62C8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C66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62C8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E738D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C2B79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rsid w:val="00E40B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40BCB"/>
    <w:rPr>
      <w:rFonts w:asciiTheme="minorHAnsi" w:eastAsiaTheme="minorHAnsi" w:hAnsiTheme="minorHAnsi" w:cstheme="minorBidi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662C8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C66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6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62C8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C66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62C8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E738D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C2B79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rsid w:val="00E40B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40BCB"/>
    <w:rPr>
      <w:rFonts w:asciiTheme="minorHAnsi" w:eastAsiaTheme="minorHAnsi" w:hAnsiTheme="minorHAnsi" w:cstheme="minorBidi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2015-07-02T20:49:00Z</dcterms:created>
  <dcterms:modified xsi:type="dcterms:W3CDTF">2015-07-02T20:49:00Z</dcterms:modified>
</cp:coreProperties>
</file>